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857" w:rsidRDefault="00D71857">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4"/>
        <w:gridCol w:w="266"/>
        <w:gridCol w:w="2744"/>
        <w:gridCol w:w="2163"/>
        <w:gridCol w:w="1042"/>
      </w:tblGrid>
      <w:tr w:rsidR="00712C80" w:rsidTr="00245704">
        <w:trPr>
          <w:cantSplit/>
          <w:trHeight w:val="497"/>
        </w:trPr>
        <w:tc>
          <w:tcPr>
            <w:tcW w:w="1854" w:type="dxa"/>
            <w:vAlign w:val="center"/>
          </w:tcPr>
          <w:p w:rsidR="00712C80" w:rsidRDefault="00712C80" w:rsidP="00245704">
            <w:pPr>
              <w:jc w:val="distribute"/>
              <w:rPr>
                <w:rFonts w:hAnsi="Courier New"/>
              </w:rPr>
            </w:pPr>
            <w:r>
              <w:rPr>
                <w:rFonts w:hAnsi="Courier New" w:hint="eastAsia"/>
              </w:rPr>
              <w:t>指定番号</w:t>
            </w:r>
          </w:p>
        </w:tc>
        <w:tc>
          <w:tcPr>
            <w:tcW w:w="6215" w:type="dxa"/>
            <w:gridSpan w:val="4"/>
            <w:vAlign w:val="center"/>
          </w:tcPr>
          <w:p w:rsidR="00712C80" w:rsidRDefault="00712C80" w:rsidP="00245704">
            <w:pPr>
              <w:rPr>
                <w:rFonts w:hAnsi="Courier New"/>
              </w:rPr>
            </w:pPr>
            <w:r>
              <w:rPr>
                <w:rFonts w:hAnsi="Courier New" w:hint="eastAsia"/>
              </w:rPr>
              <w:t xml:space="preserve">　</w:t>
            </w:r>
          </w:p>
        </w:tc>
      </w:tr>
      <w:tr w:rsidR="00712C80" w:rsidTr="00245704">
        <w:trPr>
          <w:cantSplit/>
          <w:trHeight w:val="413"/>
        </w:trPr>
        <w:tc>
          <w:tcPr>
            <w:tcW w:w="1854" w:type="dxa"/>
            <w:vMerge w:val="restart"/>
            <w:vAlign w:val="center"/>
          </w:tcPr>
          <w:p w:rsidR="00712C80" w:rsidRDefault="00712C80" w:rsidP="00245704">
            <w:pPr>
              <w:jc w:val="distribute"/>
              <w:rPr>
                <w:rFonts w:hAnsi="Courier New"/>
              </w:rPr>
            </w:pPr>
            <w:r>
              <w:rPr>
                <w:rFonts w:hAnsi="Courier New" w:hint="eastAsia"/>
              </w:rPr>
              <w:t>基準への適合</w:t>
            </w:r>
            <w:r w:rsidRPr="006B77A1">
              <w:rPr>
                <w:rFonts w:hAnsi="Courier New" w:hint="eastAsia"/>
                <w:u w:val="single"/>
              </w:rPr>
              <w:t>及び削減義務率の減少の決定</w:t>
            </w:r>
          </w:p>
        </w:tc>
        <w:tc>
          <w:tcPr>
            <w:tcW w:w="6215" w:type="dxa"/>
            <w:gridSpan w:val="4"/>
            <w:tcBorders>
              <w:bottom w:val="nil"/>
            </w:tcBorders>
          </w:tcPr>
          <w:p w:rsidR="00712C80" w:rsidRDefault="00D73B1A" w:rsidP="00245704">
            <w:pPr>
              <w:spacing w:before="120"/>
              <w:ind w:left="318" w:hanging="318"/>
              <w:rPr>
                <w:rFonts w:hAnsi="Courier New"/>
              </w:rPr>
            </w:pPr>
            <w:r>
              <w:rPr>
                <w:rFonts w:hAnsi="Courier New" w:hint="eastAsia"/>
              </w:rPr>
              <w:t>１</w:t>
            </w:r>
            <w:r w:rsidR="00712C80">
              <w:rPr>
                <w:rFonts w:hAnsi="Courier New" w:hint="eastAsia"/>
              </w:rPr>
              <w:t xml:space="preserve">　地球温暖化の対策の推進の程度が特に優れた事業所の基準に適合することを認め、次のとおり</w:t>
            </w:r>
            <w:r w:rsidR="00712C80" w:rsidRPr="006B77A1">
              <w:rPr>
                <w:rFonts w:hAnsi="Courier New" w:hint="eastAsia"/>
                <w:u w:val="single"/>
              </w:rPr>
              <w:t>削減義務率を減少する。</w:t>
            </w:r>
          </w:p>
        </w:tc>
      </w:tr>
      <w:tr w:rsidR="00712C80" w:rsidTr="00245704">
        <w:trPr>
          <w:cantSplit/>
          <w:trHeight w:val="329"/>
        </w:trPr>
        <w:tc>
          <w:tcPr>
            <w:tcW w:w="1854" w:type="dxa"/>
            <w:vMerge/>
            <w:vAlign w:val="center"/>
          </w:tcPr>
          <w:p w:rsidR="00712C80" w:rsidRDefault="00712C80" w:rsidP="00245704">
            <w:pPr>
              <w:jc w:val="distribute"/>
              <w:rPr>
                <w:rFonts w:hAnsi="Courier New"/>
                <w:spacing w:val="105"/>
              </w:rPr>
            </w:pPr>
          </w:p>
        </w:tc>
        <w:tc>
          <w:tcPr>
            <w:tcW w:w="266" w:type="dxa"/>
            <w:vMerge w:val="restart"/>
            <w:tcBorders>
              <w:top w:val="nil"/>
            </w:tcBorders>
            <w:vAlign w:val="center"/>
          </w:tcPr>
          <w:p w:rsidR="00712C80" w:rsidRDefault="00712C80" w:rsidP="00245704">
            <w:pPr>
              <w:rPr>
                <w:rFonts w:hAnsi="Courier New"/>
              </w:rPr>
            </w:pPr>
            <w:r>
              <w:rPr>
                <w:rFonts w:hAnsi="Courier New" w:hint="eastAsia"/>
              </w:rPr>
              <w:t xml:space="preserve">　</w:t>
            </w:r>
          </w:p>
        </w:tc>
        <w:tc>
          <w:tcPr>
            <w:tcW w:w="2744" w:type="dxa"/>
            <w:vAlign w:val="center"/>
          </w:tcPr>
          <w:p w:rsidR="00712C80" w:rsidRPr="006B77A1" w:rsidRDefault="00712C80" w:rsidP="00245704">
            <w:pPr>
              <w:jc w:val="left"/>
              <w:rPr>
                <w:rFonts w:hAnsi="Courier New"/>
                <w:u w:val="single"/>
              </w:rPr>
            </w:pPr>
            <w:r w:rsidRPr="006B77A1">
              <w:rPr>
                <w:rFonts w:hAnsi="Courier New" w:hint="eastAsia"/>
                <w:u w:val="single"/>
              </w:rPr>
              <w:t>削減義務率を減少する期間</w:t>
            </w:r>
          </w:p>
        </w:tc>
        <w:tc>
          <w:tcPr>
            <w:tcW w:w="2163" w:type="dxa"/>
            <w:vAlign w:val="center"/>
          </w:tcPr>
          <w:p w:rsidR="00712C80" w:rsidRPr="006B77A1" w:rsidRDefault="00712C80" w:rsidP="00245704">
            <w:pPr>
              <w:jc w:val="left"/>
              <w:rPr>
                <w:rFonts w:hAnsi="Courier New"/>
                <w:u w:val="single"/>
              </w:rPr>
            </w:pPr>
            <w:r w:rsidRPr="006B77A1">
              <w:rPr>
                <w:rFonts w:hAnsi="Courier New" w:hint="eastAsia"/>
                <w:u w:val="single"/>
              </w:rPr>
              <w:t>減少後の削減義務率</w:t>
            </w:r>
          </w:p>
        </w:tc>
        <w:tc>
          <w:tcPr>
            <w:tcW w:w="1042" w:type="dxa"/>
            <w:vMerge w:val="restart"/>
            <w:tcBorders>
              <w:top w:val="nil"/>
            </w:tcBorders>
            <w:vAlign w:val="center"/>
          </w:tcPr>
          <w:p w:rsidR="00712C80" w:rsidRDefault="00712C80" w:rsidP="00245704">
            <w:pPr>
              <w:rPr>
                <w:rFonts w:hAnsi="Courier New"/>
              </w:rPr>
            </w:pPr>
            <w:r>
              <w:rPr>
                <w:rFonts w:hAnsi="Courier New" w:hint="eastAsia"/>
              </w:rPr>
              <w:t xml:space="preserve">　</w:t>
            </w:r>
          </w:p>
        </w:tc>
      </w:tr>
      <w:tr w:rsidR="00712C80" w:rsidTr="00245704">
        <w:trPr>
          <w:cantSplit/>
          <w:trHeight w:val="525"/>
        </w:trPr>
        <w:tc>
          <w:tcPr>
            <w:tcW w:w="1854" w:type="dxa"/>
            <w:vMerge/>
            <w:vAlign w:val="center"/>
          </w:tcPr>
          <w:p w:rsidR="00712C80" w:rsidRDefault="00712C80" w:rsidP="00245704">
            <w:pPr>
              <w:jc w:val="distribute"/>
              <w:rPr>
                <w:rFonts w:hAnsi="Courier New"/>
                <w:spacing w:val="105"/>
              </w:rPr>
            </w:pPr>
          </w:p>
        </w:tc>
        <w:tc>
          <w:tcPr>
            <w:tcW w:w="266" w:type="dxa"/>
            <w:vMerge/>
            <w:tcBorders>
              <w:bottom w:val="nil"/>
            </w:tcBorders>
            <w:vAlign w:val="center"/>
          </w:tcPr>
          <w:p w:rsidR="00712C80" w:rsidRDefault="00712C80" w:rsidP="00245704">
            <w:pPr>
              <w:rPr>
                <w:rFonts w:hAnsi="Courier New"/>
              </w:rPr>
            </w:pPr>
          </w:p>
        </w:tc>
        <w:tc>
          <w:tcPr>
            <w:tcW w:w="2744" w:type="dxa"/>
            <w:vAlign w:val="center"/>
          </w:tcPr>
          <w:p w:rsidR="00712C80" w:rsidRDefault="00712C80" w:rsidP="00245704">
            <w:pPr>
              <w:jc w:val="distribute"/>
              <w:rPr>
                <w:rFonts w:hAnsi="Courier New"/>
              </w:rPr>
            </w:pPr>
            <w:r>
              <w:rPr>
                <w:rFonts w:hAnsi="Courier New" w:hint="eastAsia"/>
              </w:rPr>
              <w:t xml:space="preserve">　</w:t>
            </w:r>
          </w:p>
        </w:tc>
        <w:tc>
          <w:tcPr>
            <w:tcW w:w="2163" w:type="dxa"/>
            <w:vAlign w:val="center"/>
          </w:tcPr>
          <w:p w:rsidR="00712C80" w:rsidRDefault="00712C80" w:rsidP="00245704">
            <w:pPr>
              <w:rPr>
                <w:rFonts w:hAnsi="Courier New"/>
              </w:rPr>
            </w:pPr>
            <w:r>
              <w:rPr>
                <w:rFonts w:hAnsi="Courier New" w:hint="eastAsia"/>
              </w:rPr>
              <w:t xml:space="preserve">　</w:t>
            </w:r>
          </w:p>
        </w:tc>
        <w:tc>
          <w:tcPr>
            <w:tcW w:w="1042" w:type="dxa"/>
            <w:vMerge/>
            <w:tcBorders>
              <w:bottom w:val="nil"/>
            </w:tcBorders>
            <w:vAlign w:val="center"/>
          </w:tcPr>
          <w:p w:rsidR="00712C80" w:rsidRDefault="00712C80" w:rsidP="00245704">
            <w:pPr>
              <w:rPr>
                <w:rFonts w:hAnsi="Courier New"/>
              </w:rPr>
            </w:pPr>
          </w:p>
        </w:tc>
      </w:tr>
      <w:tr w:rsidR="00712C80" w:rsidTr="00245704">
        <w:trPr>
          <w:cantSplit/>
          <w:trHeight w:val="818"/>
        </w:trPr>
        <w:tc>
          <w:tcPr>
            <w:tcW w:w="1854" w:type="dxa"/>
            <w:vMerge/>
            <w:vAlign w:val="center"/>
          </w:tcPr>
          <w:p w:rsidR="00712C80" w:rsidRDefault="00712C80" w:rsidP="00245704">
            <w:pPr>
              <w:spacing w:line="100" w:lineRule="exact"/>
              <w:jc w:val="distribute"/>
              <w:rPr>
                <w:rFonts w:hAnsi="Courier New"/>
                <w:spacing w:val="105"/>
              </w:rPr>
            </w:pPr>
          </w:p>
        </w:tc>
        <w:tc>
          <w:tcPr>
            <w:tcW w:w="6215" w:type="dxa"/>
            <w:gridSpan w:val="4"/>
            <w:tcBorders>
              <w:top w:val="nil"/>
            </w:tcBorders>
            <w:vAlign w:val="center"/>
          </w:tcPr>
          <w:p w:rsidR="00712C80" w:rsidRDefault="00D73B1A" w:rsidP="00245704">
            <w:pPr>
              <w:ind w:left="315" w:hanging="315"/>
              <w:rPr>
                <w:rFonts w:hAnsi="Courier New"/>
              </w:rPr>
            </w:pPr>
            <w:r>
              <w:rPr>
                <w:rFonts w:hAnsi="Courier New" w:hint="eastAsia"/>
              </w:rPr>
              <w:t>２</w:t>
            </w:r>
            <w:r w:rsidR="00712C80">
              <w:rPr>
                <w:rFonts w:hAnsi="Courier New" w:hint="eastAsia"/>
              </w:rPr>
              <w:t xml:space="preserve">　地球温暖化の対策の推進の程度が特に優れた事業所の基準に適合すると認められない</w:t>
            </w:r>
            <w:r w:rsidR="00712C80" w:rsidRPr="006B77A1">
              <w:rPr>
                <w:rFonts w:hAnsi="Courier New" w:hint="eastAsia"/>
                <w:u w:val="single"/>
              </w:rPr>
              <w:t>ので、削減義務率を変更しない</w:t>
            </w:r>
            <w:r w:rsidR="00712C80">
              <w:rPr>
                <w:rFonts w:hAnsi="Courier New" w:hint="eastAsia"/>
              </w:rPr>
              <w:t>。</w:t>
            </w:r>
          </w:p>
        </w:tc>
      </w:tr>
      <w:tr w:rsidR="00712C80" w:rsidTr="00245704">
        <w:trPr>
          <w:cantSplit/>
          <w:trHeight w:val="1210"/>
        </w:trPr>
        <w:tc>
          <w:tcPr>
            <w:tcW w:w="1854" w:type="dxa"/>
            <w:vAlign w:val="center"/>
          </w:tcPr>
          <w:p w:rsidR="00712C80" w:rsidRDefault="00712C80" w:rsidP="00245704">
            <w:pPr>
              <w:jc w:val="distribute"/>
              <w:rPr>
                <w:rFonts w:hAnsi="Courier New"/>
              </w:rPr>
            </w:pPr>
            <w:r>
              <w:rPr>
                <w:rFonts w:hAnsi="Courier New" w:hint="eastAsia"/>
              </w:rPr>
              <w:t>備考</w:t>
            </w:r>
          </w:p>
        </w:tc>
        <w:tc>
          <w:tcPr>
            <w:tcW w:w="6215" w:type="dxa"/>
            <w:gridSpan w:val="4"/>
            <w:vAlign w:val="center"/>
          </w:tcPr>
          <w:p w:rsidR="00712C80" w:rsidRDefault="00712C80" w:rsidP="00245704">
            <w:pPr>
              <w:rPr>
                <w:rFonts w:hAnsi="Courier New"/>
              </w:rPr>
            </w:pPr>
            <w:r>
              <w:rPr>
                <w:rFonts w:hAnsi="Courier New" w:hint="eastAsia"/>
              </w:rPr>
              <w:t xml:space="preserve">　</w:t>
            </w:r>
          </w:p>
        </w:tc>
      </w:tr>
    </w:tbl>
    <w:p w:rsidR="00712C80" w:rsidRDefault="00712C80"/>
    <w:sectPr w:rsidR="00712C80" w:rsidSect="00A65144">
      <w:headerReference w:type="default" r:id="rId6"/>
      <w:pgSz w:w="11906" w:h="16838" w:code="9"/>
      <w:pgMar w:top="1134" w:right="1134" w:bottom="1134" w:left="1134" w:header="720" w:footer="720"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B1A" w:rsidRDefault="00D73B1A" w:rsidP="00D73B1A">
      <w:r>
        <w:separator/>
      </w:r>
    </w:p>
  </w:endnote>
  <w:endnote w:type="continuationSeparator" w:id="0">
    <w:p w:rsidR="00D73B1A" w:rsidRDefault="00D73B1A" w:rsidP="00D73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B1A" w:rsidRDefault="00D73B1A" w:rsidP="00D73B1A">
      <w:r>
        <w:separator/>
      </w:r>
    </w:p>
  </w:footnote>
  <w:footnote w:type="continuationSeparator" w:id="0">
    <w:p w:rsidR="00D73B1A" w:rsidRDefault="00D73B1A" w:rsidP="00D73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29C" w:rsidRDefault="0096629C" w:rsidP="0096629C">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51"/>
  <w:drawingGridHorizontalSpacing w:val="110"/>
  <w:drawingGridVerticalSpacing w:val="33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C80"/>
    <w:rsid w:val="00412F23"/>
    <w:rsid w:val="005D54F9"/>
    <w:rsid w:val="006D435E"/>
    <w:rsid w:val="00712C80"/>
    <w:rsid w:val="0096629C"/>
    <w:rsid w:val="00A65144"/>
    <w:rsid w:val="00D71857"/>
    <w:rsid w:val="00D73B1A"/>
    <w:rsid w:val="00F44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D7030D8"/>
  <w15:chartTrackingRefBased/>
  <w15:docId w15:val="{54806B77-AF2D-4F5B-8DA6-9BDAB41B5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C80"/>
    <w:pPr>
      <w:widowControl w:val="0"/>
      <w:wordWrap w:val="0"/>
      <w:overflowPunct w:val="0"/>
      <w:autoSpaceDE w:val="0"/>
      <w:autoSpaceDN w:val="0"/>
      <w:jc w:val="both"/>
    </w:pPr>
    <w:rPr>
      <w:rFonts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1A"/>
    <w:pPr>
      <w:tabs>
        <w:tab w:val="center" w:pos="4252"/>
        <w:tab w:val="right" w:pos="8504"/>
      </w:tabs>
      <w:snapToGrid w:val="0"/>
    </w:pPr>
  </w:style>
  <w:style w:type="character" w:customStyle="1" w:styleId="a4">
    <w:name w:val="ヘッダー (文字)"/>
    <w:basedOn w:val="a0"/>
    <w:link w:val="a3"/>
    <w:uiPriority w:val="99"/>
    <w:rsid w:val="00D73B1A"/>
    <w:rPr>
      <w:rFonts w:hAnsi="Century" w:cs="Times New Roman"/>
      <w:sz w:val="21"/>
      <w:szCs w:val="20"/>
    </w:rPr>
  </w:style>
  <w:style w:type="paragraph" w:styleId="a5">
    <w:name w:val="footer"/>
    <w:basedOn w:val="a"/>
    <w:link w:val="a6"/>
    <w:uiPriority w:val="99"/>
    <w:unhideWhenUsed/>
    <w:rsid w:val="00D73B1A"/>
    <w:pPr>
      <w:tabs>
        <w:tab w:val="center" w:pos="4252"/>
        <w:tab w:val="right" w:pos="8504"/>
      </w:tabs>
      <w:snapToGrid w:val="0"/>
    </w:pPr>
  </w:style>
  <w:style w:type="character" w:customStyle="1" w:styleId="a6">
    <w:name w:val="フッター (文字)"/>
    <w:basedOn w:val="a0"/>
    <w:link w:val="a5"/>
    <w:uiPriority w:val="99"/>
    <w:rsid w:val="00D73B1A"/>
    <w:rPr>
      <w:rFonts w:hAnsi="Century"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薫</dc:creator>
  <cp:keywords/>
  <dc:description/>
  <cp:lastModifiedBy>加藤　健太郎</cp:lastModifiedBy>
  <cp:revision>6</cp:revision>
  <cp:lastPrinted>2024-08-08T09:06:00Z</cp:lastPrinted>
  <dcterms:created xsi:type="dcterms:W3CDTF">2024-05-08T09:54:00Z</dcterms:created>
  <dcterms:modified xsi:type="dcterms:W3CDTF">2024-09-11T07:24:00Z</dcterms:modified>
</cp:coreProperties>
</file>